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934"/>
        <w:jc w:val="center"/>
        <w:spacing w:before="0" w:after="0"/>
        <w:rPr>
          <w:b/>
          <w:bCs/>
          <w:sz w:val="28"/>
          <w:szCs w:val="28"/>
        </w:rPr>
      </w:pPr>
      <w:r>
        <w:rPr>
          <w:b/>
          <w:caps/>
          <w:sz w:val="28"/>
          <w:szCs w:val="28"/>
        </w:rPr>
        <w:t xml:space="preserve">Министерство </w:t>
      </w:r>
      <w:r>
        <w:rPr>
          <w:b/>
          <w:sz w:val="28"/>
          <w:szCs w:val="28"/>
        </w:rPr>
        <w:t xml:space="preserve">ЖИЛИЩНО-КОММУНАЛЬНОГО ХОЗЯЙСТВА</w:t>
      </w:r>
      <w:r>
        <w:rPr>
          <w:b/>
          <w:bCs/>
          <w:sz w:val="28"/>
          <w:szCs w:val="28"/>
        </w:rPr>
      </w:r>
    </w:p>
    <w:p>
      <w:pPr>
        <w:pStyle w:val="934"/>
        <w:jc w:val="center"/>
        <w:spacing w:before="0" w:after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И ЭНЕРГЕТКИ </w:t>
      </w:r>
      <w:r>
        <w:rPr>
          <w:b/>
          <w:caps/>
          <w:sz w:val="28"/>
          <w:szCs w:val="28"/>
        </w:rPr>
        <w:t xml:space="preserve">НОВОСИБИРСКОЙ ОБЛАСТИ</w:t>
      </w:r>
      <w:r>
        <w:rPr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 xml:space="preserve">ФИНАНСОВО – ЭКОНОМИЧЕСКОЕ ОБОСНОВАНИЕ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к проекту закона Новосибирской области «О внесении изменений в статьи 2 и 3 Закона Новосибирской области </w:t>
      </w: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«О разграничении полномочий органов государственной власти Новосибирской области</w:t>
      </w: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 в области гражданской обороны»</w:t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  <w:outlineLvl w:val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П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ринятие закона Новосибирской области «</w:t>
      </w:r>
      <w:r>
        <w:rPr>
          <w:rFonts w:ascii="Times New Roman" w:hAnsi="Times New Roman" w:eastAsia="Times New Roman"/>
          <w:sz w:val="28"/>
          <w:szCs w:val="28"/>
        </w:rPr>
        <w:t xml:space="preserve">О внесении изменений в статьи 2 и 3 Закона Новосибирской области «О разграничении полномочий органов г</w:t>
      </w:r>
      <w:r>
        <w:rPr>
          <w:rFonts w:ascii="Times New Roman" w:hAnsi="Times New Roman" w:eastAsia="Times New Roman"/>
          <w:sz w:val="28"/>
          <w:szCs w:val="28"/>
        </w:rPr>
        <w:t xml:space="preserve">осударственной власти Новосибирской области в области гражданской обороны»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не потребует затрат из областного бюджета Новосибирской области.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Финансовое обеспечение расходных обязательств, связанных с реализацией указанного проекта закона будет осуществлятьс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я в пределах установленной штатной численности и бюджетных ассигнований, предусмотренных на эти цели в законе Новосибирской области от 20.12.2024 № 546-ОЗ «Об областном бюджете Новосибирской области на 2025 год и плановый период 2026 и 2027 годов» по КБК: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210 0309 1030100590 в сумме 441 432,4 тыс. рублей на 2025 год, 397 493,9  тыс. рублей на 2026 год, 423 315,4 тыс. рублей на 2027 год.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Наименование полномочий: 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«Материально-техническое и финансовое обеспечение деятельности органов государственной власти су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бъекта Российской Федерации и государственных учреждений субъекта Российской Федерации, в том числе вопросов оплаты труда работников органов государственной власти субъекта Российской Федерации и работников государственных учреждений субъекта Российской Фе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дерации (в части материально-технического и финансового обеспечения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Федерации)».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Расходное об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язательство: 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210.000.03.8 «Обеспечение деятельности государственных учреждений в области гражданской обороны, защиты населения и территории от чрезвычайных ситуаций природного и техногенного характера, пожарной безопасности».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НПА: Распоряжение Правительст</w:t>
      </w:r>
      <w:r>
        <w:rPr>
          <w:rFonts w:ascii="Times New Roman" w:hAnsi="Times New Roman" w:eastAsia="Times New Roman"/>
          <w:sz w:val="28"/>
          <w:szCs w:val="28"/>
        </w:rPr>
        <w:t xml:space="preserve">ва Новосибирской области от 03.05.2011 № 153-рп «О создании государственного казенного учреждения Новосибирской области «Центр по обеспечению мероприятий в области гражданской обороны, чрезвычайных ситуаций и пожарной безопасности Новосибирской области» пу</w:t>
      </w:r>
      <w:r>
        <w:rPr>
          <w:rFonts w:ascii="Times New Roman" w:hAnsi="Times New Roman" w:eastAsia="Times New Roman"/>
          <w:sz w:val="28"/>
          <w:szCs w:val="28"/>
        </w:rPr>
        <w:t xml:space="preserve">тем изменения типа государственного бюджетного учреждения Новосибирской области «Центр по обеспечению мероприятий в области гражданской обороны, чрезвычайных ситуаций и пожарной безопасности Новосибирской области». 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Министерство жилищно-коммунального хозяй</w:t>
      </w:r>
      <w:r>
        <w:rPr>
          <w:rFonts w:ascii="Times New Roman" w:hAnsi="Times New Roman" w:eastAsia="Times New Roman"/>
          <w:sz w:val="28"/>
          <w:szCs w:val="28"/>
        </w:rPr>
        <w:t xml:space="preserve">ства и энергетики Новосибирской области (далее – министерство) является уполномоченным исполнительным органом Новосибирской области по осуществлению мероприятий в области гражданской обороны.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 xml:space="preserve">Подведомственное учреждение министерства – Государственное казен</w:t>
      </w:r>
      <w:r>
        <w:rPr>
          <w:rFonts w:ascii="Times New Roman" w:hAnsi="Times New Roman" w:eastAsia="Times New Roman"/>
          <w:sz w:val="28"/>
          <w:szCs w:val="28"/>
        </w:rPr>
        <w:t xml:space="preserve">ное учреждение Новосибирской области «Центр по обеспечению мероприятий в области гражданской обороны, чрезвычайных ситуаций и пожарной безопасности Новосибирской области», входящее в состав учреждений территориальной подсистемы Новосибирской области сети н</w:t>
      </w:r>
      <w:r>
        <w:rPr>
          <w:rFonts w:ascii="Times New Roman" w:hAnsi="Times New Roman" w:eastAsia="Times New Roman"/>
          <w:sz w:val="28"/>
          <w:szCs w:val="28"/>
        </w:rPr>
        <w:t xml:space="preserve">аблюдения и лабораторного контроля гражданской обороны и защиты населения, созданное для выполнения работ и (или) исполнения государственных функций в целях обеспечения реализации предусмотренных законодательством Российской Федерации полномочий органов го</w:t>
      </w:r>
      <w:r>
        <w:rPr>
          <w:rFonts w:ascii="Times New Roman" w:hAnsi="Times New Roman" w:eastAsia="Times New Roman"/>
          <w:sz w:val="28"/>
          <w:szCs w:val="28"/>
        </w:rPr>
        <w:t xml:space="preserve">сударственной власти Новосибирской области (государственных органов) в сфере гражданской обороны, предупреждения чрезвычайных ситуаций межмуниципального и регионального характера, стихийных бедствий и ликвидации их последствий, пожарной безопасности, в том</w:t>
      </w:r>
      <w:r>
        <w:rPr>
          <w:rFonts w:ascii="Times New Roman" w:hAnsi="Times New Roman" w:eastAsia="Times New Roman"/>
          <w:sz w:val="28"/>
          <w:szCs w:val="28"/>
        </w:rPr>
        <w:t xml:space="preserve"> числе организации пожаротушения (за исключением лесных и особо сложных пожаров при чрезвычайных ситуациях), обеспечения безопасности людей на водных объектах на территории Новосибирской области.</w:t>
      </w:r>
      <w:r>
        <w:rPr>
          <w:rFonts w:ascii="Times New Roman" w:hAnsi="Times New Roman"/>
          <w:color w:val="ff0000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/>
          <w:b/>
          <w:bCs/>
          <w:color w:val="ff0000"/>
          <w:sz w:val="28"/>
          <w:szCs w:val="28"/>
        </w:rPr>
      </w:r>
      <w:r>
        <w:rPr>
          <w:rFonts w:ascii="Times New Roman" w:hAnsi="Times New Roman"/>
          <w:b/>
          <w:bCs/>
          <w:color w:val="ff0000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/>
          <w:b/>
          <w:bCs/>
          <w:color w:val="ff0000"/>
          <w:sz w:val="28"/>
          <w:szCs w:val="28"/>
        </w:rPr>
      </w:r>
      <w:r>
        <w:rPr>
          <w:rFonts w:ascii="Times New Roman" w:hAnsi="Times New Roman"/>
          <w:b/>
          <w:bCs/>
          <w:color w:val="ff0000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/>
          <w:b/>
          <w:bCs/>
          <w:color w:val="ff0000"/>
          <w:sz w:val="28"/>
          <w:szCs w:val="28"/>
        </w:rPr>
      </w:r>
      <w:r>
        <w:rPr>
          <w:rFonts w:ascii="Times New Roman" w:hAnsi="Times New Roman"/>
          <w:b/>
          <w:bCs/>
          <w:color w:val="ff0000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/>
          <w:b/>
          <w:bCs/>
          <w:color w:val="ff0000"/>
          <w:sz w:val="28"/>
          <w:szCs w:val="28"/>
        </w:rPr>
      </w:r>
      <w:r>
        <w:rPr>
          <w:rFonts w:ascii="Times New Roman" w:hAnsi="Times New Roman"/>
          <w:b/>
          <w:bCs/>
          <w:color w:val="ff0000"/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134" w:right="567" w:bottom="1134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0"/>
      <w:jc w:val="center"/>
    </w:pPr>
    <w:r>
      <w:fldChar w:fldCharType="begin"/>
    </w:r>
    <w:r>
      <w:instrText xml:space="preserve">PAGE   \* MERGEFORMAT</w:instrText>
    </w:r>
    <w:r>
      <w:rPr>
        <w:rFonts w:ascii="Times New Roman" w:hAnsi="Times New Roman" w:eastAsia="Times New Roman" w:cs="Times New Roman"/>
      </w:rPr>
      <w:fldChar w:fldCharType="separate"/>
    </w:r>
    <w:r>
      <w:rPr>
        <w:rFonts w:ascii="Times New Roman" w:hAnsi="Times New Roman" w:eastAsia="Times New Roman" w:cs="Times New Roman"/>
      </w:rPr>
      <w:t xml:space="preserve">2</w:t>
    </w:r>
    <w:ins w:id="0" w:author="Гусева Анастасия Сергеевна" w:date="2025-04-23T12:15:00Z">
      <w:r>
        <w:rPr>
          <w:rFonts w:ascii="Times New Roman" w:hAnsi="Times New Roman" w:eastAsia="Times New Roman" w:cs="Times New Roman"/>
        </w:rPr>
        <w:fldChar w:fldCharType="end"/>
      </w:r>
    </w:ins>
    <w:r/>
  </w:p>
  <w:p>
    <w:pPr>
      <w:pStyle w:val="780"/>
    </w:pPr>
    <w:r/>
    <w:bookmarkStart w:id="5" w:name="_GoBack"/>
    <w:r/>
    <w:bookmarkEnd w:id="5"/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0"/>
      <w:jc w:val="center"/>
      <w:rPr>
        <w:ins w:id="1" w:author="Гусева Анастасия Сергеевна" w:date="2025-04-23T12:14:00Z"/>
      </w:rPr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1</w:t>
    </w:r>
    <w:r>
      <w:fldChar w:fldCharType="end"/>
    </w:r>
    <w:ins w:id="2" w:author="Гусева Анастасия Сергеевна" w:date="2025-04-23T12:14:00Z">
      <w:r/>
    </w:ins>
  </w:p>
  <w:p>
    <w:pPr>
      <w:pStyle w:val="78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3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734">
    <w:name w:val="Heading 1"/>
    <w:basedOn w:val="733"/>
    <w:next w:val="733"/>
    <w:link w:val="761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35">
    <w:name w:val="Heading 2"/>
    <w:basedOn w:val="733"/>
    <w:next w:val="733"/>
    <w:link w:val="762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36">
    <w:name w:val="Heading 3"/>
    <w:basedOn w:val="733"/>
    <w:next w:val="733"/>
    <w:link w:val="76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37">
    <w:name w:val="Heading 4"/>
    <w:basedOn w:val="733"/>
    <w:next w:val="733"/>
    <w:link w:val="764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8">
    <w:name w:val="Heading 5"/>
    <w:basedOn w:val="733"/>
    <w:next w:val="733"/>
    <w:link w:val="765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9">
    <w:name w:val="Heading 6"/>
    <w:basedOn w:val="733"/>
    <w:next w:val="733"/>
    <w:link w:val="766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40">
    <w:name w:val="Heading 7"/>
    <w:basedOn w:val="733"/>
    <w:next w:val="733"/>
    <w:link w:val="76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41">
    <w:name w:val="Heading 8"/>
    <w:basedOn w:val="733"/>
    <w:next w:val="733"/>
    <w:link w:val="76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42">
    <w:name w:val="Heading 9"/>
    <w:basedOn w:val="733"/>
    <w:next w:val="733"/>
    <w:link w:val="76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3" w:default="1">
    <w:name w:val="Default Paragraph Font"/>
    <w:uiPriority w:val="1"/>
    <w:semiHidden/>
    <w:unhideWhenUsed/>
  </w:style>
  <w:style w:type="table" w:styleId="7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5" w:default="1">
    <w:name w:val="No List"/>
    <w:uiPriority w:val="99"/>
    <w:semiHidden/>
    <w:unhideWhenUsed/>
  </w:style>
  <w:style w:type="character" w:styleId="746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47" w:customStyle="1">
    <w:name w:val="Heading 2 Char"/>
    <w:uiPriority w:val="9"/>
    <w:rPr>
      <w:rFonts w:ascii="Arial" w:hAnsi="Arial" w:eastAsia="Arial" w:cs="Arial"/>
      <w:sz w:val="34"/>
    </w:rPr>
  </w:style>
  <w:style w:type="character" w:styleId="748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49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750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751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752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3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754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755" w:customStyle="1">
    <w:name w:val="Title Char"/>
    <w:uiPriority w:val="10"/>
    <w:rPr>
      <w:sz w:val="48"/>
      <w:szCs w:val="48"/>
    </w:rPr>
  </w:style>
  <w:style w:type="character" w:styleId="756" w:customStyle="1">
    <w:name w:val="Subtitle Char"/>
    <w:uiPriority w:val="11"/>
    <w:rPr>
      <w:sz w:val="24"/>
      <w:szCs w:val="24"/>
    </w:rPr>
  </w:style>
  <w:style w:type="character" w:styleId="757" w:customStyle="1">
    <w:name w:val="Quote Char"/>
    <w:uiPriority w:val="29"/>
    <w:rPr>
      <w:i/>
    </w:rPr>
  </w:style>
  <w:style w:type="character" w:styleId="758" w:customStyle="1">
    <w:name w:val="Intense Quote Char"/>
    <w:uiPriority w:val="30"/>
    <w:rPr>
      <w:i/>
    </w:rPr>
  </w:style>
  <w:style w:type="character" w:styleId="759" w:customStyle="1">
    <w:name w:val="Footnote Text Char"/>
    <w:uiPriority w:val="99"/>
    <w:rPr>
      <w:sz w:val="18"/>
    </w:rPr>
  </w:style>
  <w:style w:type="character" w:styleId="760" w:customStyle="1">
    <w:name w:val="Endnote Text Char"/>
    <w:uiPriority w:val="99"/>
    <w:rPr>
      <w:sz w:val="20"/>
    </w:rPr>
  </w:style>
  <w:style w:type="character" w:styleId="761" w:customStyle="1">
    <w:name w:val="Заголовок 1 Знак"/>
    <w:link w:val="734"/>
    <w:uiPriority w:val="9"/>
    <w:rPr>
      <w:rFonts w:ascii="Arial" w:hAnsi="Arial" w:eastAsia="Arial" w:cs="Arial"/>
      <w:sz w:val="40"/>
      <w:szCs w:val="40"/>
    </w:rPr>
  </w:style>
  <w:style w:type="character" w:styleId="762" w:customStyle="1">
    <w:name w:val="Заголовок 2 Знак"/>
    <w:link w:val="735"/>
    <w:uiPriority w:val="9"/>
    <w:rPr>
      <w:rFonts w:ascii="Arial" w:hAnsi="Arial" w:eastAsia="Arial" w:cs="Arial"/>
      <w:sz w:val="34"/>
    </w:rPr>
  </w:style>
  <w:style w:type="character" w:styleId="763" w:customStyle="1">
    <w:name w:val="Заголовок 3 Знак"/>
    <w:link w:val="736"/>
    <w:uiPriority w:val="9"/>
    <w:rPr>
      <w:rFonts w:ascii="Arial" w:hAnsi="Arial" w:eastAsia="Arial" w:cs="Arial"/>
      <w:sz w:val="30"/>
      <w:szCs w:val="30"/>
    </w:rPr>
  </w:style>
  <w:style w:type="character" w:styleId="764" w:customStyle="1">
    <w:name w:val="Заголовок 4 Знак"/>
    <w:link w:val="737"/>
    <w:uiPriority w:val="9"/>
    <w:rPr>
      <w:rFonts w:ascii="Arial" w:hAnsi="Arial" w:eastAsia="Arial" w:cs="Arial"/>
      <w:b/>
      <w:bCs/>
      <w:sz w:val="26"/>
      <w:szCs w:val="26"/>
    </w:rPr>
  </w:style>
  <w:style w:type="character" w:styleId="765" w:customStyle="1">
    <w:name w:val="Заголовок 5 Знак"/>
    <w:link w:val="738"/>
    <w:uiPriority w:val="9"/>
    <w:rPr>
      <w:rFonts w:ascii="Arial" w:hAnsi="Arial" w:eastAsia="Arial" w:cs="Arial"/>
      <w:b/>
      <w:bCs/>
      <w:sz w:val="24"/>
      <w:szCs w:val="24"/>
    </w:rPr>
  </w:style>
  <w:style w:type="character" w:styleId="766" w:customStyle="1">
    <w:name w:val="Заголовок 6 Знак"/>
    <w:link w:val="739"/>
    <w:uiPriority w:val="9"/>
    <w:rPr>
      <w:rFonts w:ascii="Arial" w:hAnsi="Arial" w:eastAsia="Arial" w:cs="Arial"/>
      <w:b/>
      <w:bCs/>
      <w:sz w:val="22"/>
      <w:szCs w:val="22"/>
    </w:rPr>
  </w:style>
  <w:style w:type="character" w:styleId="767" w:customStyle="1">
    <w:name w:val="Заголовок 7 Знак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8" w:customStyle="1">
    <w:name w:val="Заголовок 8 Знак"/>
    <w:link w:val="741"/>
    <w:uiPriority w:val="9"/>
    <w:rPr>
      <w:rFonts w:ascii="Arial" w:hAnsi="Arial" w:eastAsia="Arial" w:cs="Arial"/>
      <w:i/>
      <w:iCs/>
      <w:sz w:val="22"/>
      <w:szCs w:val="22"/>
    </w:rPr>
  </w:style>
  <w:style w:type="character" w:styleId="769" w:customStyle="1">
    <w:name w:val="Заголовок 9 Знак"/>
    <w:link w:val="742"/>
    <w:uiPriority w:val="9"/>
    <w:rPr>
      <w:rFonts w:ascii="Arial" w:hAnsi="Arial" w:eastAsia="Arial" w:cs="Arial"/>
      <w:i/>
      <w:iCs/>
      <w:sz w:val="21"/>
      <w:szCs w:val="21"/>
    </w:rPr>
  </w:style>
  <w:style w:type="paragraph" w:styleId="770">
    <w:name w:val="List Paragraph"/>
    <w:basedOn w:val="733"/>
    <w:uiPriority w:val="34"/>
    <w:qFormat/>
    <w:pPr>
      <w:contextualSpacing/>
      <w:ind w:left="720"/>
    </w:pPr>
  </w:style>
  <w:style w:type="paragraph" w:styleId="771">
    <w:name w:val="No Spacing"/>
    <w:uiPriority w:val="1"/>
    <w:qFormat/>
    <w:rPr>
      <w:lang w:eastAsia="zh-CN"/>
    </w:rPr>
  </w:style>
  <w:style w:type="paragraph" w:styleId="772">
    <w:name w:val="Title"/>
    <w:basedOn w:val="733"/>
    <w:next w:val="733"/>
    <w:link w:val="773"/>
    <w:uiPriority w:val="10"/>
    <w:qFormat/>
    <w:pPr>
      <w:contextualSpacing/>
      <w:spacing w:before="300"/>
    </w:pPr>
    <w:rPr>
      <w:sz w:val="48"/>
      <w:szCs w:val="48"/>
    </w:rPr>
  </w:style>
  <w:style w:type="character" w:styleId="773" w:customStyle="1">
    <w:name w:val="Заголовок Знак"/>
    <w:link w:val="772"/>
    <w:uiPriority w:val="10"/>
    <w:rPr>
      <w:sz w:val="48"/>
      <w:szCs w:val="48"/>
    </w:rPr>
  </w:style>
  <w:style w:type="paragraph" w:styleId="774">
    <w:name w:val="Subtitle"/>
    <w:basedOn w:val="733"/>
    <w:next w:val="733"/>
    <w:link w:val="775"/>
    <w:uiPriority w:val="11"/>
    <w:qFormat/>
    <w:pPr>
      <w:spacing w:before="200"/>
    </w:pPr>
    <w:rPr>
      <w:sz w:val="24"/>
      <w:szCs w:val="24"/>
    </w:rPr>
  </w:style>
  <w:style w:type="character" w:styleId="775" w:customStyle="1">
    <w:name w:val="Подзаголовок Знак"/>
    <w:link w:val="774"/>
    <w:uiPriority w:val="11"/>
    <w:rPr>
      <w:sz w:val="24"/>
      <w:szCs w:val="24"/>
    </w:rPr>
  </w:style>
  <w:style w:type="paragraph" w:styleId="776">
    <w:name w:val="Quote"/>
    <w:basedOn w:val="733"/>
    <w:next w:val="733"/>
    <w:link w:val="777"/>
    <w:uiPriority w:val="29"/>
    <w:qFormat/>
    <w:pPr>
      <w:ind w:left="720" w:right="720"/>
    </w:pPr>
    <w:rPr>
      <w:i/>
    </w:rPr>
  </w:style>
  <w:style w:type="character" w:styleId="777" w:customStyle="1">
    <w:name w:val="Цитата 2 Знак"/>
    <w:link w:val="776"/>
    <w:uiPriority w:val="29"/>
    <w:rPr>
      <w:i/>
    </w:rPr>
  </w:style>
  <w:style w:type="paragraph" w:styleId="778">
    <w:name w:val="Intense Quote"/>
    <w:basedOn w:val="733"/>
    <w:next w:val="733"/>
    <w:link w:val="77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9" w:customStyle="1">
    <w:name w:val="Выделенная цитата Знак"/>
    <w:link w:val="778"/>
    <w:uiPriority w:val="30"/>
    <w:rPr>
      <w:i/>
    </w:rPr>
  </w:style>
  <w:style w:type="paragraph" w:styleId="780">
    <w:name w:val="Header"/>
    <w:basedOn w:val="733"/>
    <w:link w:val="93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81" w:customStyle="1">
    <w:name w:val="Header Char"/>
    <w:uiPriority w:val="99"/>
  </w:style>
  <w:style w:type="paragraph" w:styleId="782">
    <w:name w:val="Footer"/>
    <w:basedOn w:val="733"/>
    <w:link w:val="93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83" w:customStyle="1">
    <w:name w:val="Footer Char"/>
    <w:uiPriority w:val="99"/>
  </w:style>
  <w:style w:type="paragraph" w:styleId="784">
    <w:name w:val="Caption"/>
    <w:basedOn w:val="733"/>
    <w:next w:val="733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85" w:customStyle="1">
    <w:name w:val="Caption Char"/>
    <w:uiPriority w:val="99"/>
  </w:style>
  <w:style w:type="table" w:styleId="786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7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8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9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2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3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28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9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77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12">
    <w:name w:val="Hyperlink"/>
    <w:uiPriority w:val="99"/>
    <w:unhideWhenUsed/>
    <w:rPr>
      <w:color w:val="0000ff"/>
      <w:u w:val="single"/>
    </w:rPr>
  </w:style>
  <w:style w:type="paragraph" w:styleId="913">
    <w:name w:val="footnote text"/>
    <w:basedOn w:val="733"/>
    <w:link w:val="914"/>
    <w:uiPriority w:val="99"/>
    <w:semiHidden/>
    <w:unhideWhenUsed/>
    <w:pPr>
      <w:spacing w:after="40" w:line="240" w:lineRule="auto"/>
    </w:pPr>
    <w:rPr>
      <w:sz w:val="18"/>
    </w:rPr>
  </w:style>
  <w:style w:type="character" w:styleId="914" w:customStyle="1">
    <w:name w:val="Текст сноски Знак"/>
    <w:link w:val="913"/>
    <w:uiPriority w:val="99"/>
    <w:rPr>
      <w:sz w:val="18"/>
    </w:rPr>
  </w:style>
  <w:style w:type="character" w:styleId="915">
    <w:name w:val="footnote reference"/>
    <w:uiPriority w:val="99"/>
    <w:unhideWhenUsed/>
    <w:rPr>
      <w:vertAlign w:val="superscript"/>
    </w:rPr>
  </w:style>
  <w:style w:type="paragraph" w:styleId="916">
    <w:name w:val="endnote text"/>
    <w:basedOn w:val="733"/>
    <w:link w:val="917"/>
    <w:uiPriority w:val="99"/>
    <w:semiHidden/>
    <w:unhideWhenUsed/>
    <w:pPr>
      <w:spacing w:after="0" w:line="240" w:lineRule="auto"/>
    </w:pPr>
    <w:rPr>
      <w:sz w:val="20"/>
    </w:rPr>
  </w:style>
  <w:style w:type="character" w:styleId="917" w:customStyle="1">
    <w:name w:val="Текст концевой сноски Знак"/>
    <w:link w:val="916"/>
    <w:uiPriority w:val="99"/>
    <w:rPr>
      <w:sz w:val="20"/>
    </w:rPr>
  </w:style>
  <w:style w:type="character" w:styleId="918">
    <w:name w:val="endnote reference"/>
    <w:uiPriority w:val="99"/>
    <w:semiHidden/>
    <w:unhideWhenUsed/>
    <w:rPr>
      <w:vertAlign w:val="superscript"/>
    </w:rPr>
  </w:style>
  <w:style w:type="paragraph" w:styleId="919">
    <w:name w:val="toc 1"/>
    <w:basedOn w:val="733"/>
    <w:next w:val="733"/>
    <w:uiPriority w:val="39"/>
    <w:unhideWhenUsed/>
    <w:pPr>
      <w:spacing w:after="57"/>
    </w:pPr>
  </w:style>
  <w:style w:type="paragraph" w:styleId="920">
    <w:name w:val="toc 2"/>
    <w:basedOn w:val="733"/>
    <w:next w:val="733"/>
    <w:uiPriority w:val="39"/>
    <w:unhideWhenUsed/>
    <w:pPr>
      <w:ind w:left="283"/>
      <w:spacing w:after="57"/>
    </w:pPr>
  </w:style>
  <w:style w:type="paragraph" w:styleId="921">
    <w:name w:val="toc 3"/>
    <w:basedOn w:val="733"/>
    <w:next w:val="733"/>
    <w:uiPriority w:val="39"/>
    <w:unhideWhenUsed/>
    <w:pPr>
      <w:ind w:left="567"/>
      <w:spacing w:after="57"/>
    </w:pPr>
  </w:style>
  <w:style w:type="paragraph" w:styleId="922">
    <w:name w:val="toc 4"/>
    <w:basedOn w:val="733"/>
    <w:next w:val="733"/>
    <w:uiPriority w:val="39"/>
    <w:unhideWhenUsed/>
    <w:pPr>
      <w:ind w:left="850"/>
      <w:spacing w:after="57"/>
    </w:pPr>
  </w:style>
  <w:style w:type="paragraph" w:styleId="923">
    <w:name w:val="toc 5"/>
    <w:basedOn w:val="733"/>
    <w:next w:val="733"/>
    <w:uiPriority w:val="39"/>
    <w:unhideWhenUsed/>
    <w:pPr>
      <w:ind w:left="1134"/>
      <w:spacing w:after="57"/>
    </w:pPr>
  </w:style>
  <w:style w:type="paragraph" w:styleId="924">
    <w:name w:val="toc 6"/>
    <w:basedOn w:val="733"/>
    <w:next w:val="733"/>
    <w:uiPriority w:val="39"/>
    <w:unhideWhenUsed/>
    <w:pPr>
      <w:ind w:left="1417"/>
      <w:spacing w:after="57"/>
    </w:pPr>
  </w:style>
  <w:style w:type="paragraph" w:styleId="925">
    <w:name w:val="toc 7"/>
    <w:basedOn w:val="733"/>
    <w:next w:val="733"/>
    <w:uiPriority w:val="39"/>
    <w:unhideWhenUsed/>
    <w:pPr>
      <w:ind w:left="1701"/>
      <w:spacing w:after="57"/>
    </w:pPr>
  </w:style>
  <w:style w:type="paragraph" w:styleId="926">
    <w:name w:val="toc 8"/>
    <w:basedOn w:val="733"/>
    <w:next w:val="733"/>
    <w:uiPriority w:val="39"/>
    <w:unhideWhenUsed/>
    <w:pPr>
      <w:ind w:left="1984"/>
      <w:spacing w:after="57"/>
    </w:pPr>
  </w:style>
  <w:style w:type="paragraph" w:styleId="927">
    <w:name w:val="toc 9"/>
    <w:basedOn w:val="733"/>
    <w:next w:val="733"/>
    <w:uiPriority w:val="39"/>
    <w:unhideWhenUsed/>
    <w:pPr>
      <w:ind w:left="2268"/>
      <w:spacing w:after="57"/>
    </w:pPr>
  </w:style>
  <w:style w:type="paragraph" w:styleId="928">
    <w:name w:val="TOC Heading"/>
    <w:uiPriority w:val="39"/>
    <w:unhideWhenUsed/>
    <w:rPr>
      <w:lang w:eastAsia="zh-CN"/>
    </w:rPr>
  </w:style>
  <w:style w:type="paragraph" w:styleId="929">
    <w:name w:val="table of figures"/>
    <w:basedOn w:val="733"/>
    <w:next w:val="733"/>
    <w:uiPriority w:val="99"/>
    <w:unhideWhenUsed/>
    <w:pPr>
      <w:spacing w:after="0"/>
    </w:pPr>
  </w:style>
  <w:style w:type="paragraph" w:styleId="930">
    <w:name w:val="Balloon Text"/>
    <w:basedOn w:val="733"/>
    <w:link w:val="93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1" w:customStyle="1">
    <w:name w:val="Текст выноски Знак"/>
    <w:link w:val="930"/>
    <w:uiPriority w:val="99"/>
    <w:semiHidden/>
    <w:rPr>
      <w:rFonts w:ascii="Tahoma" w:hAnsi="Tahoma" w:cs="Tahoma"/>
      <w:sz w:val="16"/>
      <w:szCs w:val="16"/>
    </w:rPr>
  </w:style>
  <w:style w:type="character" w:styleId="932" w:customStyle="1">
    <w:name w:val="Верхний колонтитул Знак"/>
    <w:link w:val="780"/>
    <w:uiPriority w:val="99"/>
    <w:rPr>
      <w:sz w:val="22"/>
      <w:szCs w:val="22"/>
      <w:lang w:eastAsia="en-US"/>
    </w:rPr>
  </w:style>
  <w:style w:type="character" w:styleId="933" w:customStyle="1">
    <w:name w:val="Нижний колонтитул Знак"/>
    <w:link w:val="782"/>
    <w:uiPriority w:val="99"/>
    <w:rPr>
      <w:sz w:val="22"/>
      <w:szCs w:val="22"/>
      <w:lang w:eastAsia="en-US"/>
    </w:rPr>
  </w:style>
  <w:style w:type="paragraph" w:styleId="934" w:customStyle="1">
    <w:name w:val="Normal1"/>
    <w:uiPriority w:val="99"/>
    <w:pPr>
      <w:spacing w:before="100" w:after="10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Сергеевна Татьяна Бусловская</dc:creator>
  <cp:revision>28</cp:revision>
  <dcterms:created xsi:type="dcterms:W3CDTF">2021-07-22T08:57:00Z</dcterms:created>
  <dcterms:modified xsi:type="dcterms:W3CDTF">2025-04-24T04:57:36Z</dcterms:modified>
  <cp:version>1048576</cp:version>
</cp:coreProperties>
</file>